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3587B7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14:paraId="463587B8" w14:textId="150FB8BD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463587BB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587B9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587BA" w14:textId="77777777" w:rsidR="0055375D" w:rsidRPr="0011603A" w:rsidRDefault="00186F2F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86F2F">
              <w:rPr>
                <w:b/>
                <w:sz w:val="26"/>
                <w:szCs w:val="26"/>
                <w:lang w:val="en-US"/>
              </w:rPr>
              <w:t>203B_087</w:t>
            </w:r>
          </w:p>
        </w:tc>
      </w:tr>
      <w:tr w:rsidR="0055375D" w:rsidRPr="00C44B8B" w14:paraId="463587BE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587BC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587BD" w14:textId="77777777" w:rsidR="0055375D" w:rsidRPr="00813CF8" w:rsidRDefault="000F1346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813CF8">
              <w:rPr>
                <w:b/>
                <w:sz w:val="26"/>
                <w:szCs w:val="26"/>
                <w:lang w:val="en-US"/>
              </w:rPr>
              <w:t>2030284</w:t>
            </w:r>
            <w:r w:rsidR="0055375D" w:rsidRPr="00813CF8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0"/>
          </w:p>
        </w:tc>
      </w:tr>
    </w:tbl>
    <w:p w14:paraId="32BED3B1" w14:textId="77777777" w:rsidR="00FD0A52" w:rsidRDefault="00FD0A52" w:rsidP="00FD0A52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–      Главный инженер</w:t>
      </w:r>
    </w:p>
    <w:p w14:paraId="5DCBECB0" w14:textId="77777777" w:rsidR="00FD0A52" w:rsidRPr="0052681C" w:rsidRDefault="00FD0A52" w:rsidP="00FD0A52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_______________________ /Антонов В.А.</w:t>
      </w:r>
      <w:r w:rsidRPr="0052681C">
        <w:rPr>
          <w:sz w:val="26"/>
          <w:szCs w:val="26"/>
        </w:rPr>
        <w:t xml:space="preserve"> </w:t>
      </w:r>
    </w:p>
    <w:p w14:paraId="73440F66" w14:textId="77777777" w:rsidR="00FD0A52" w:rsidRPr="0052681C" w:rsidRDefault="00FD0A52" w:rsidP="00FD0A52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“_______” ___________________ 20_____ г.</w:t>
      </w:r>
    </w:p>
    <w:p w14:paraId="463587C3" w14:textId="77777777" w:rsidR="0026453A" w:rsidRPr="00697DC5" w:rsidRDefault="0026453A" w:rsidP="0026453A"/>
    <w:p w14:paraId="463587C4" w14:textId="77777777" w:rsidR="0026453A" w:rsidRPr="00697DC5" w:rsidRDefault="0026453A" w:rsidP="0026453A"/>
    <w:p w14:paraId="463587C5" w14:textId="77777777"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14:paraId="463587C6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C94D10">
        <w:rPr>
          <w:b/>
          <w:sz w:val="26"/>
          <w:szCs w:val="26"/>
        </w:rPr>
        <w:t>(</w:t>
      </w:r>
      <w:r w:rsidR="000F1346" w:rsidRPr="00851AED">
        <w:rPr>
          <w:b/>
          <w:sz w:val="26"/>
          <w:szCs w:val="26"/>
        </w:rPr>
        <w:t>Шайба плоская 20мм</w:t>
      </w:r>
      <w:r w:rsidR="00C94D10">
        <w:rPr>
          <w:b/>
          <w:sz w:val="26"/>
          <w:szCs w:val="26"/>
        </w:rPr>
        <w:t>)</w:t>
      </w:r>
      <w:r w:rsidR="00851AED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463587C7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463587C8" w14:textId="77777777" w:rsidR="00C94D10" w:rsidRDefault="00C94D10" w:rsidP="00C94D1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463587C9" w14:textId="77777777" w:rsidR="00C94D10" w:rsidRDefault="00C94D10" w:rsidP="00C94D10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11371-78 «Шайбы. Технические условия».</w:t>
      </w:r>
    </w:p>
    <w:p w14:paraId="463587CA" w14:textId="77777777" w:rsidR="00C94D10" w:rsidRDefault="00C94D10" w:rsidP="00C94D1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63587CB" w14:textId="77777777" w:rsidR="00C94D10" w:rsidRDefault="00C94D10" w:rsidP="00C94D1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463587CC" w14:textId="77777777" w:rsidR="00C94D10" w:rsidRDefault="00C94D10" w:rsidP="00C94D10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463587CD" w14:textId="77777777" w:rsidR="00C94D10" w:rsidRDefault="00C94D10" w:rsidP="00C94D1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463587CE" w14:textId="77777777" w:rsidR="00C94D10" w:rsidRDefault="00C94D10" w:rsidP="00C94D1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463587CF" w14:textId="77777777" w:rsidR="00C94D10" w:rsidRDefault="00C94D10" w:rsidP="00C94D1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63587D0" w14:textId="77777777" w:rsidR="00C94D10" w:rsidRDefault="00C94D10" w:rsidP="00C94D1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463587D1" w14:textId="77777777" w:rsidR="00C94D10" w:rsidRDefault="00C94D10" w:rsidP="00C94D1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463587D2" w14:textId="77777777" w:rsidR="00C94D10" w:rsidRDefault="00C94D10" w:rsidP="00C94D1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463587D3" w14:textId="2755A25F" w:rsidR="00C94D10" w:rsidRDefault="00C94D10" w:rsidP="00C94D1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</w:t>
      </w:r>
      <w:r w:rsidR="00F34C2B">
        <w:rPr>
          <w:sz w:val="24"/>
          <w:szCs w:val="24"/>
        </w:rPr>
        <w:t>а на поставку метизов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463587D4" w14:textId="77777777" w:rsidR="00C94D10" w:rsidRDefault="00C94D10" w:rsidP="00C94D1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463587D5" w14:textId="77777777" w:rsidR="00C94D10" w:rsidRDefault="00C94D10" w:rsidP="00C94D1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11371-78 «Шайбы. Технические условия»;</w:t>
      </w:r>
    </w:p>
    <w:p w14:paraId="463587D6" w14:textId="77777777" w:rsidR="00C94D10" w:rsidRDefault="00C94D10" w:rsidP="00C94D1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463587D7" w14:textId="77777777" w:rsidR="00C94D10" w:rsidRDefault="00C94D10" w:rsidP="00C94D10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463587D8" w14:textId="77777777" w:rsidR="00C94D10" w:rsidRDefault="00C94D10" w:rsidP="00C94D10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63587D9" w14:textId="77777777" w:rsidR="00C94D10" w:rsidRDefault="00C94D10" w:rsidP="00C94D10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463587DA" w14:textId="77777777" w:rsidR="00C94D10" w:rsidRDefault="00C94D10" w:rsidP="00C94D1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463587DB" w14:textId="77777777" w:rsidR="00C94D10" w:rsidRDefault="00C94D10" w:rsidP="00C94D1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463587DC" w14:textId="77777777" w:rsidR="00C94D10" w:rsidRDefault="00C94D10" w:rsidP="00C94D1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14:paraId="463587DD" w14:textId="77777777" w:rsidR="00C94D10" w:rsidRDefault="00C94D10" w:rsidP="00C94D1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463587DE" w14:textId="77777777" w:rsidR="00C94D10" w:rsidRDefault="00C94D10" w:rsidP="00C94D10">
      <w:pPr>
        <w:spacing w:line="276" w:lineRule="auto"/>
        <w:rPr>
          <w:sz w:val="24"/>
          <w:szCs w:val="24"/>
        </w:rPr>
      </w:pPr>
    </w:p>
    <w:p w14:paraId="463587DF" w14:textId="77777777" w:rsidR="00C94D10" w:rsidRDefault="00C94D10" w:rsidP="00C94D1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463587E0" w14:textId="77777777" w:rsidR="00C94D10" w:rsidRDefault="00C94D10" w:rsidP="00C94D1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463587E1" w14:textId="77777777" w:rsidR="00C94D10" w:rsidRDefault="00C94D10" w:rsidP="00C94D1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63587E2" w14:textId="77777777" w:rsidR="00C94D10" w:rsidRDefault="00C94D10" w:rsidP="00C94D1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463587E3" w14:textId="77777777" w:rsidR="00C94D10" w:rsidRDefault="00C94D10" w:rsidP="00C94D1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463587E4" w14:textId="77777777" w:rsidR="00C94D10" w:rsidRDefault="00C94D10" w:rsidP="00C94D1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63587E5" w14:textId="77777777" w:rsidR="00C94D10" w:rsidRDefault="00C94D10" w:rsidP="00C94D1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463587E6" w14:textId="77777777" w:rsidR="00C94D10" w:rsidRDefault="00C94D10" w:rsidP="00C94D1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463587E7" w14:textId="77777777" w:rsidR="00C94D10" w:rsidRDefault="00C94D10" w:rsidP="00C94D1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463587E8" w14:textId="77777777" w:rsidR="00C94D10" w:rsidRDefault="00C94D10" w:rsidP="00C94D1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463587E9" w14:textId="77777777" w:rsidR="00C94D10" w:rsidRDefault="00C94D10" w:rsidP="00C94D1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463587EA" w14:textId="77777777" w:rsidR="00C94D10" w:rsidRDefault="00C94D10" w:rsidP="00C94D1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463587EB" w14:textId="77777777" w:rsidR="00C94D10" w:rsidRDefault="00C94D10" w:rsidP="00C94D1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463587EC" w14:textId="77777777" w:rsidR="00C94D10" w:rsidRDefault="00C94D10" w:rsidP="00C94D10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Правила приемки продукции.</w:t>
      </w:r>
    </w:p>
    <w:p w14:paraId="463587ED" w14:textId="6D5154D0" w:rsidR="00C94D10" w:rsidRDefault="00C94D10" w:rsidP="00C94D1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</w:t>
      </w:r>
      <w:r w:rsidR="00F34C2B">
        <w:rPr>
          <w:szCs w:val="24"/>
        </w:rPr>
        <w:t>яемый представителями филиалов П</w:t>
      </w:r>
      <w:bookmarkStart w:id="2" w:name="_GoBack"/>
      <w:bookmarkEnd w:id="2"/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463587EE" w14:textId="77777777" w:rsidR="00C94D10" w:rsidRDefault="00C94D10" w:rsidP="00C94D1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63587EF" w14:textId="77777777" w:rsidR="00C94D10" w:rsidRDefault="00C94D10" w:rsidP="00C94D10">
      <w:pPr>
        <w:rPr>
          <w:sz w:val="26"/>
          <w:szCs w:val="26"/>
        </w:rPr>
      </w:pPr>
    </w:p>
    <w:p w14:paraId="463587F0" w14:textId="77777777" w:rsidR="00C94D10" w:rsidRDefault="00C94D10" w:rsidP="00C94D10">
      <w:pPr>
        <w:rPr>
          <w:sz w:val="26"/>
          <w:szCs w:val="26"/>
        </w:rPr>
      </w:pPr>
    </w:p>
    <w:p w14:paraId="61C9B0CB" w14:textId="77777777" w:rsidR="00FD0A52" w:rsidRDefault="00FD0A52" w:rsidP="00FD0A52">
      <w:pPr>
        <w:rPr>
          <w:sz w:val="26"/>
          <w:szCs w:val="26"/>
        </w:rPr>
      </w:pPr>
    </w:p>
    <w:p w14:paraId="77BA297B" w14:textId="77777777" w:rsidR="00955D85" w:rsidRDefault="00955D85" w:rsidP="00955D85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________Начальник СЛЭП______/____________________/____Столповских Р.Ю._________                                                                                                                        </w:t>
      </w:r>
    </w:p>
    <w:p w14:paraId="3BD654C9" w14:textId="77777777" w:rsidR="00955D85" w:rsidRDefault="00955D85" w:rsidP="00955D85">
      <w:pPr>
        <w:ind w:firstLine="0"/>
        <w:rPr>
          <w:sz w:val="22"/>
          <w:szCs w:val="22"/>
        </w:rPr>
      </w:pPr>
      <w:r>
        <w:rPr>
          <w:sz w:val="18"/>
          <w:szCs w:val="18"/>
        </w:rPr>
        <w:t xml:space="preserve">                                       </w:t>
      </w:r>
      <w:r>
        <w:rPr>
          <w:sz w:val="14"/>
          <w:szCs w:val="14"/>
        </w:rPr>
        <w:t>должность                                                                 подпись                                                  Фамилия И.О</w:t>
      </w:r>
      <w:r>
        <w:rPr>
          <w:sz w:val="22"/>
          <w:szCs w:val="22"/>
        </w:rPr>
        <w:t xml:space="preserve">.         </w:t>
      </w:r>
    </w:p>
    <w:p w14:paraId="463587F3" w14:textId="77777777" w:rsidR="008F73A3" w:rsidRPr="00697DC5" w:rsidRDefault="008F73A3" w:rsidP="00C94D10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DABAA4" w14:textId="77777777" w:rsidR="004664D1" w:rsidRDefault="004664D1">
      <w:r>
        <w:separator/>
      </w:r>
    </w:p>
  </w:endnote>
  <w:endnote w:type="continuationSeparator" w:id="0">
    <w:p w14:paraId="1E0AD9DA" w14:textId="77777777" w:rsidR="004664D1" w:rsidRDefault="00466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73F423" w14:textId="77777777" w:rsidR="004664D1" w:rsidRDefault="004664D1">
      <w:r>
        <w:separator/>
      </w:r>
    </w:p>
  </w:footnote>
  <w:footnote w:type="continuationSeparator" w:id="0">
    <w:p w14:paraId="293BEE3E" w14:textId="77777777" w:rsidR="004664D1" w:rsidRDefault="004664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3587F8" w14:textId="77777777"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463587F9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346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4A1A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346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2E37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6F2F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17652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25E3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C761C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3F12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664D1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629D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3CF8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1AED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D85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46E0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60CE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6FD3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4D10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0886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4C2B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0A52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3587B7"/>
  <w15:docId w15:val="{FF3DEBD5-13CB-4060-B203-FBAE9E8AE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FD0A52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06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40BB3-F704-4DA5-8DEB-F7CB3372DC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CDEEA7-CF04-4AAE-828C-387B47937B9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4067E4D3-3081-4DCC-B695-A264E461C5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D5ED6D-7778-45DC-9D4F-C58E0459B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2</TotalTime>
  <Pages>3</Pages>
  <Words>900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Ярцев Андрей Петрович</cp:lastModifiedBy>
  <cp:revision>5</cp:revision>
  <cp:lastPrinted>2010-09-30T13:29:00Z</cp:lastPrinted>
  <dcterms:created xsi:type="dcterms:W3CDTF">2016-10-11T05:44:00Z</dcterms:created>
  <dcterms:modified xsi:type="dcterms:W3CDTF">2016-10-11T06:57:00Z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